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RDefault="00CB3C1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nie je voči mne vedené konkurzné konanie, reštrukturalizačné konanie, nie som v konkurze ani reštrukturalizácii </w:t>
      </w:r>
      <w:r w:rsidR="003E69B8">
        <w:rPr>
          <w:rFonts w:asciiTheme="minorHAnsi" w:hAnsiTheme="minorHAnsi"/>
          <w:sz w:val="22"/>
          <w:szCs w:val="22"/>
        </w:rPr>
        <w:t>(vzťahuje sa iba na verejné vysoké školy)</w:t>
      </w:r>
    </w:p>
    <w:p w:rsidR="00EF11D4" w:rsidRPr="00067A89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EF11D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</w:p>
    <w:p w:rsidR="00EF11D4" w:rsidRPr="00840A73" w:rsidDel="00D208B2" w:rsidRDefault="00EF11D4" w:rsidP="00D208B2">
      <w:pPr>
        <w:pStyle w:val="Odsekzoznamu"/>
        <w:numPr>
          <w:ilvl w:val="0"/>
          <w:numId w:val="3"/>
        </w:numPr>
        <w:ind w:left="284" w:hanging="284"/>
        <w:jc w:val="both"/>
        <w:rPr>
          <w:del w:id="0" w:author="Šušlíková, Mária" w:date="2021-04-08T15:29:00Z"/>
          <w:rFonts w:asciiTheme="minorHAnsi" w:hAnsiTheme="minorHAnsi"/>
          <w:sz w:val="22"/>
          <w:szCs w:val="22"/>
        </w:rPr>
      </w:pPr>
      <w:r w:rsidRPr="00D208B2">
        <w:rPr>
          <w:rFonts w:asciiTheme="minorHAnsi" w:hAnsiTheme="minorHAnsi"/>
          <w:sz w:val="22"/>
          <w:szCs w:val="22"/>
        </w:rPr>
        <w:t xml:space="preserve">nie som dlžníkom poistného na zdravotnom a sociálnom poistení </w:t>
      </w:r>
      <w:bookmarkStart w:id="1" w:name="_GoBack"/>
      <w:bookmarkEnd w:id="1"/>
    </w:p>
    <w:p w:rsidR="00EF11D4" w:rsidRPr="00D208B2" w:rsidRDefault="00EF11D4" w:rsidP="00D208B2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del w:id="2" w:author="Šušlíková, Mária" w:date="2021-04-08T15:29:00Z">
        <w:r w:rsidRPr="00D208B2" w:rsidDel="00D208B2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 xml:space="preserve">voči mne sa nenárokuje vrátenie pomoci na základe rozhodnutia Európskej komisie, ktorým bola pomoc označená za neoprávnenú a nezlučiteľnú so spoločným trhom </w:delText>
        </w:r>
      </w:del>
    </w:p>
    <w:p w:rsidR="00EF11D4" w:rsidRPr="00067A89" w:rsidRDefault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je voči mne vedený výkon rozhodnutia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(</w:t>
      </w:r>
      <w:r w:rsidR="003E69B8">
        <w:rPr>
          <w:rFonts w:asciiTheme="minorHAnsi" w:hAnsiTheme="minorHAnsi"/>
          <w:sz w:val="22"/>
          <w:szCs w:val="22"/>
        </w:rPr>
        <w:t>vzťahuje sa iba na verejné vysoké školy</w:t>
      </w:r>
      <w:r w:rsidR="00517296" w:rsidRPr="00067A8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)</w:t>
      </w:r>
    </w:p>
    <w:p w:rsidR="00EF11D4" w:rsidRPr="000E71EB" w:rsidRDefault="00EF11D4" w:rsidP="00CE3780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r w:rsidR="00CE3780">
        <w:rPr>
          <w:rFonts w:asciiTheme="minorHAnsi" w:hAnsiTheme="minorHAnsi"/>
          <w:sz w:val="22"/>
          <w:szCs w:val="22"/>
        </w:rPr>
        <w:t xml:space="preserve"> (vzťahuje sa iba na verejné vysoké školy)</w:t>
      </w:r>
    </w:p>
    <w:p w:rsidR="00D57468" w:rsidRPr="00067A89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B85221">
        <w:rPr>
          <w:rFonts w:asciiTheme="minorHAnsi" w:hAnsiTheme="minorHAnsi"/>
          <w:sz w:val="22"/>
          <w:szCs w:val="22"/>
        </w:rPr>
        <w:t xml:space="preserve">som </w:t>
      </w:r>
      <w:r w:rsidRPr="00067A89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067A89">
        <w:rPr>
          <w:rFonts w:asciiTheme="minorHAnsi" w:hAnsiTheme="minorHAnsi"/>
          <w:sz w:val="22"/>
          <w:szCs w:val="22"/>
        </w:rPr>
        <w:t xml:space="preserve"> podľa osobitného predpisu</w:t>
      </w:r>
      <w:r w:rsidRPr="00067A89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067A89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067A89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067A89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067A89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>žiadateľa</w:t>
      </w:r>
      <w:r w:rsidR="00D57468" w:rsidRPr="00067A89">
        <w:rPr>
          <w:rFonts w:asciiTheme="minorHAnsi" w:hAnsiTheme="minorHAnsi"/>
          <w:sz w:val="22"/>
          <w:szCs w:val="22"/>
        </w:rPr>
        <w:t xml:space="preserve"> o NFP</w:t>
      </w:r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(§328 - § 336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poškodzovania finančných záujmov ES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(§261-§263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233 - § 234 Trestného zákona)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založenia, zosnovania a podporovania zločineckej skupiny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 xml:space="preserve">(§296 Trestného zákona)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machinácií pri verejnom obstarávaní a verejnej dražbe </w:t>
      </w:r>
      <w:r w:rsidR="00C059E2" w:rsidRPr="00433023">
        <w:rPr>
          <w:rFonts w:asciiTheme="minorHAnsi" w:eastAsiaTheme="minorHAnsi" w:hAnsiTheme="minorHAnsi"/>
          <w:color w:val="000000"/>
          <w:sz w:val="22"/>
          <w:lang w:eastAsia="en-US"/>
        </w:rPr>
        <w:t>(§ 266 až § 268 Trestného zákona)</w:t>
      </w:r>
      <w:r w:rsidR="00C059E2">
        <w:rPr>
          <w:rFonts w:asciiTheme="minorHAnsi" w:eastAsiaTheme="minorHAnsi" w:hAnsiTheme="minorHAnsi"/>
          <w:color w:val="000000"/>
          <w:sz w:val="22"/>
          <w:lang w:eastAsia="en-US"/>
        </w:rPr>
        <w:t>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253B7" w:rsidRPr="00067A89" w:rsidRDefault="000253B7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7748BB" w:rsidRDefault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br w:type="page"/>
      </w:r>
    </w:p>
    <w:p w:rsidR="00F744ED" w:rsidRPr="00067A89" w:rsidRDefault="008E4540" w:rsidP="000E71E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del w:id="3" w:author="Šušlíková, Mária" w:date="2021-04-08T15:28:00Z">
      <w:r w:rsidR="00EF11D4" w:rsidRPr="00067A89" w:rsidDel="00D208B2">
        <w:rPr>
          <w:rFonts w:asciiTheme="minorHAnsi" w:hAnsiTheme="minorHAnsi"/>
          <w:sz w:val="20"/>
          <w:szCs w:val="20"/>
        </w:rPr>
        <w:delText xml:space="preserve">7 </w:delText>
      </w:r>
    </w:del>
    <w:ins w:id="4" w:author="Šušlíková, Mária" w:date="2021-04-08T15:28:00Z">
      <w:r w:rsidR="00D208B2">
        <w:rPr>
          <w:rFonts w:asciiTheme="minorHAnsi" w:hAnsiTheme="minorHAnsi"/>
          <w:sz w:val="20"/>
          <w:szCs w:val="20"/>
        </w:rPr>
        <w:t>6</w:t>
      </w:r>
      <w:r w:rsidR="00D208B2" w:rsidRPr="00067A89">
        <w:rPr>
          <w:rFonts w:asciiTheme="minorHAnsi" w:hAnsiTheme="minorHAnsi"/>
          <w:sz w:val="20"/>
          <w:szCs w:val="20"/>
        </w:rPr>
        <w:t xml:space="preserve"> </w:t>
      </w:r>
    </w:ins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E71EB"/>
    <w:rsid w:val="00195009"/>
    <w:rsid w:val="001E0C75"/>
    <w:rsid w:val="00312CED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48BB"/>
    <w:rsid w:val="00776C59"/>
    <w:rsid w:val="008E4540"/>
    <w:rsid w:val="008F25B3"/>
    <w:rsid w:val="00981C2C"/>
    <w:rsid w:val="00C059E2"/>
    <w:rsid w:val="00C47FF3"/>
    <w:rsid w:val="00C52A18"/>
    <w:rsid w:val="00CB3C1C"/>
    <w:rsid w:val="00CE3780"/>
    <w:rsid w:val="00CE52DD"/>
    <w:rsid w:val="00D02777"/>
    <w:rsid w:val="00D208B2"/>
    <w:rsid w:val="00D23A2F"/>
    <w:rsid w:val="00D42F19"/>
    <w:rsid w:val="00D57468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98CD90"/>
  <w15:docId w15:val="{F4DF5EE8-8394-44B2-825C-B2C91F65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12</cp:revision>
  <dcterms:created xsi:type="dcterms:W3CDTF">2016-12-02T13:07:00Z</dcterms:created>
  <dcterms:modified xsi:type="dcterms:W3CDTF">2021-04-08T13:31:00Z</dcterms:modified>
</cp:coreProperties>
</file>